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4D78" w:rsidRDefault="00454D78" w:rsidP="00454D78">
      <w:pPr>
        <w:jc w:val="center"/>
        <w:rPr>
          <w:rFonts w:ascii="Arial" w:hAnsi="Arial" w:cs="Arial"/>
          <w:b/>
          <w:sz w:val="24"/>
        </w:rPr>
      </w:pPr>
      <w:r w:rsidRPr="00517C6A">
        <w:rPr>
          <w:rFonts w:ascii="Arial" w:hAnsi="Arial" w:cs="Arial"/>
          <w:b/>
          <w:sz w:val="24"/>
        </w:rPr>
        <w:t>ESTUDIO REALIZADO EN EL SITIO PALEONTOLÓGICO “LA GALLINA”, MUNICIPIO Y DEPARTAMENTO DE SAN MIGUEL</w:t>
      </w:r>
      <w:r w:rsidR="00A54730">
        <w:rPr>
          <w:rFonts w:ascii="Arial" w:hAnsi="Arial" w:cs="Arial"/>
          <w:b/>
          <w:sz w:val="24"/>
        </w:rPr>
        <w:t>, EL SALVADOR</w:t>
      </w:r>
    </w:p>
    <w:p w:rsidR="009F25AC" w:rsidRDefault="009C223D" w:rsidP="00E94AF1">
      <w:pPr>
        <w:jc w:val="center"/>
        <w:rPr>
          <w:rFonts w:ascii="Arial" w:hAnsi="Arial" w:cs="Arial"/>
          <w:b/>
          <w:sz w:val="24"/>
        </w:rPr>
      </w:pPr>
      <w:r>
        <w:rPr>
          <w:rFonts w:ascii="Arial" w:hAnsi="Arial" w:cs="Arial"/>
          <w:b/>
          <w:sz w:val="24"/>
        </w:rPr>
        <w:t xml:space="preserve">Alvarenga Laínez, Daniel Isaí. </w:t>
      </w:r>
      <w:hyperlink r:id="rId4" w:history="1">
        <w:r w:rsidR="009F25AC" w:rsidRPr="00535927">
          <w:rPr>
            <w:rStyle w:val="Hipervnculo"/>
            <w:rFonts w:ascii="Arial" w:hAnsi="Arial" w:cs="Arial"/>
            <w:b/>
            <w:sz w:val="24"/>
          </w:rPr>
          <w:t>dalvarenga@cultura.gob.sv</w:t>
        </w:r>
      </w:hyperlink>
      <w:r w:rsidR="009F25AC">
        <w:rPr>
          <w:rFonts w:ascii="Arial" w:hAnsi="Arial" w:cs="Arial"/>
          <w:b/>
          <w:sz w:val="24"/>
        </w:rPr>
        <w:t xml:space="preserve">. </w:t>
      </w:r>
    </w:p>
    <w:p w:rsidR="00E26BEF" w:rsidRPr="00517C6A" w:rsidRDefault="009C223D" w:rsidP="00E94AF1">
      <w:pPr>
        <w:jc w:val="center"/>
        <w:rPr>
          <w:rFonts w:ascii="Arial" w:hAnsi="Arial" w:cs="Arial"/>
          <w:b/>
          <w:sz w:val="24"/>
        </w:rPr>
      </w:pPr>
      <w:r>
        <w:rPr>
          <w:rFonts w:ascii="Arial" w:hAnsi="Arial" w:cs="Arial"/>
          <w:b/>
          <w:sz w:val="24"/>
        </w:rPr>
        <w:t>Museo de Historia Natural de El salvador</w:t>
      </w:r>
      <w:r w:rsidR="00E26BEF">
        <w:rPr>
          <w:rFonts w:ascii="Arial" w:hAnsi="Arial" w:cs="Arial"/>
          <w:b/>
          <w:sz w:val="24"/>
        </w:rPr>
        <w:t xml:space="preserve">. </w:t>
      </w:r>
      <w:r w:rsidR="00E26BEF" w:rsidRPr="00E26BEF">
        <w:rPr>
          <w:rFonts w:ascii="Arial" w:hAnsi="Arial" w:cs="Arial"/>
          <w:b/>
          <w:sz w:val="24"/>
        </w:rPr>
        <w:t>Final col. Nicaragua., Calle Los Viveros, San Salvador</w:t>
      </w:r>
      <w:r w:rsidR="00E94AF1">
        <w:rPr>
          <w:rFonts w:ascii="Arial" w:hAnsi="Arial" w:cs="Arial"/>
          <w:b/>
          <w:sz w:val="24"/>
        </w:rPr>
        <w:t>.</w:t>
      </w:r>
    </w:p>
    <w:p w:rsidR="00646458" w:rsidRPr="00517C6A" w:rsidRDefault="00A577DB" w:rsidP="005D3154">
      <w:pPr>
        <w:ind w:firstLine="708"/>
        <w:jc w:val="both"/>
        <w:rPr>
          <w:rFonts w:ascii="Arial" w:hAnsi="Arial" w:cs="Arial"/>
          <w:sz w:val="24"/>
        </w:rPr>
      </w:pPr>
      <w:r w:rsidRPr="00517C6A">
        <w:rPr>
          <w:rFonts w:ascii="Arial" w:hAnsi="Arial" w:cs="Arial"/>
          <w:sz w:val="24"/>
        </w:rPr>
        <w:t xml:space="preserve">Los ambientes </w:t>
      </w:r>
      <w:r w:rsidR="009D1AAC" w:rsidRPr="00517C6A">
        <w:rPr>
          <w:rFonts w:ascii="Arial" w:hAnsi="Arial" w:cs="Arial"/>
          <w:sz w:val="24"/>
        </w:rPr>
        <w:t xml:space="preserve">sedimentarios de los lagos </w:t>
      </w:r>
      <w:proofErr w:type="spellStart"/>
      <w:r w:rsidR="009D1AAC" w:rsidRPr="00517C6A">
        <w:rPr>
          <w:rFonts w:ascii="Arial" w:hAnsi="Arial" w:cs="Arial"/>
          <w:sz w:val="24"/>
        </w:rPr>
        <w:t>intermontanos</w:t>
      </w:r>
      <w:proofErr w:type="spellEnd"/>
      <w:r w:rsidR="0020476D" w:rsidRPr="00517C6A">
        <w:rPr>
          <w:rFonts w:ascii="Arial" w:hAnsi="Arial" w:cs="Arial"/>
          <w:sz w:val="24"/>
        </w:rPr>
        <w:t xml:space="preserve"> del Cenozoico tardío se encuentran representados en muchas localidades de </w:t>
      </w:r>
      <w:r w:rsidR="009D1AAC" w:rsidRPr="00517C6A">
        <w:rPr>
          <w:rFonts w:ascii="Arial" w:hAnsi="Arial" w:cs="Arial"/>
          <w:sz w:val="24"/>
        </w:rPr>
        <w:t xml:space="preserve"> </w:t>
      </w:r>
      <w:r w:rsidR="0020476D" w:rsidRPr="00517C6A">
        <w:rPr>
          <w:rFonts w:ascii="Arial" w:hAnsi="Arial" w:cs="Arial"/>
          <w:sz w:val="24"/>
        </w:rPr>
        <w:t>El Salvador</w:t>
      </w:r>
      <w:r w:rsidR="0063243B" w:rsidRPr="00517C6A">
        <w:rPr>
          <w:rFonts w:ascii="Arial" w:hAnsi="Arial" w:cs="Arial"/>
          <w:sz w:val="24"/>
        </w:rPr>
        <w:t>. U</w:t>
      </w:r>
      <w:r w:rsidR="0020476D" w:rsidRPr="00517C6A">
        <w:rPr>
          <w:rFonts w:ascii="Arial" w:hAnsi="Arial" w:cs="Arial"/>
          <w:sz w:val="24"/>
        </w:rPr>
        <w:t xml:space="preserve">na de </w:t>
      </w:r>
      <w:r w:rsidR="00464205" w:rsidRPr="00517C6A">
        <w:rPr>
          <w:rFonts w:ascii="Arial" w:hAnsi="Arial" w:cs="Arial"/>
          <w:sz w:val="24"/>
        </w:rPr>
        <w:t xml:space="preserve">ellas se encuentra ubicada al sureste del municipio de San Miguel </w:t>
      </w:r>
      <w:r w:rsidR="0063243B" w:rsidRPr="00517C6A">
        <w:rPr>
          <w:rFonts w:ascii="Arial" w:hAnsi="Arial" w:cs="Arial"/>
          <w:sz w:val="24"/>
        </w:rPr>
        <w:t>en el departamento del mismo nombre, al oriente del país.</w:t>
      </w:r>
      <w:r w:rsidR="00D364AC" w:rsidRPr="00517C6A">
        <w:rPr>
          <w:rFonts w:ascii="Arial" w:hAnsi="Arial" w:cs="Arial"/>
          <w:sz w:val="24"/>
        </w:rPr>
        <w:t xml:space="preserve"> El </w:t>
      </w:r>
      <w:r w:rsidR="005F695A" w:rsidRPr="00517C6A">
        <w:rPr>
          <w:rFonts w:ascii="Arial" w:hAnsi="Arial" w:cs="Arial"/>
          <w:sz w:val="24"/>
        </w:rPr>
        <w:t>objetivo principal fue excavar y recuperar las improntas de material consi</w:t>
      </w:r>
      <w:r w:rsidR="00DB47EA" w:rsidRPr="00517C6A">
        <w:rPr>
          <w:rFonts w:ascii="Arial" w:hAnsi="Arial" w:cs="Arial"/>
          <w:sz w:val="24"/>
        </w:rPr>
        <w:t xml:space="preserve">stente en material vegetal, específicamente </w:t>
      </w:r>
      <w:r w:rsidR="00BF4DD1" w:rsidRPr="00517C6A">
        <w:rPr>
          <w:rFonts w:ascii="Arial" w:hAnsi="Arial" w:cs="Arial"/>
          <w:sz w:val="24"/>
        </w:rPr>
        <w:t>improntas</w:t>
      </w:r>
      <w:r w:rsidR="00DB47EA" w:rsidRPr="00517C6A">
        <w:rPr>
          <w:rFonts w:ascii="Arial" w:hAnsi="Arial" w:cs="Arial"/>
          <w:sz w:val="24"/>
        </w:rPr>
        <w:t xml:space="preserve"> correspondientes a </w:t>
      </w:r>
      <w:r w:rsidR="0086650D">
        <w:rPr>
          <w:rFonts w:ascii="Arial" w:hAnsi="Arial" w:cs="Arial"/>
          <w:sz w:val="24"/>
        </w:rPr>
        <w:t>a</w:t>
      </w:r>
      <w:r w:rsidR="00DB47EA" w:rsidRPr="00517C6A">
        <w:rPr>
          <w:rFonts w:ascii="Arial" w:hAnsi="Arial" w:cs="Arial"/>
          <w:sz w:val="24"/>
        </w:rPr>
        <w:t xml:space="preserve">lgas </w:t>
      </w:r>
      <w:r w:rsidR="00CF23DC" w:rsidRPr="00517C6A">
        <w:rPr>
          <w:rFonts w:ascii="Arial" w:hAnsi="Arial" w:cs="Arial"/>
          <w:sz w:val="24"/>
        </w:rPr>
        <w:t>fósiles</w:t>
      </w:r>
      <w:r w:rsidR="00DB47EA" w:rsidRPr="00517C6A">
        <w:rPr>
          <w:rFonts w:ascii="Arial" w:hAnsi="Arial" w:cs="Arial"/>
          <w:sz w:val="24"/>
        </w:rPr>
        <w:t xml:space="preserve">, las cuales se encontraban aflorando en </w:t>
      </w:r>
      <w:r w:rsidR="00CF23DC" w:rsidRPr="00517C6A">
        <w:rPr>
          <w:rFonts w:ascii="Arial" w:hAnsi="Arial" w:cs="Arial"/>
          <w:sz w:val="24"/>
        </w:rPr>
        <w:t>el costado este de un cañón tallado por la quebrada llamada “La Gallina”</w:t>
      </w:r>
      <w:r w:rsidR="00C427CB" w:rsidRPr="00517C6A">
        <w:rPr>
          <w:rFonts w:ascii="Arial" w:hAnsi="Arial" w:cs="Arial"/>
          <w:sz w:val="24"/>
        </w:rPr>
        <w:t xml:space="preserve">. </w:t>
      </w:r>
    </w:p>
    <w:p w:rsidR="005D3154" w:rsidRPr="00517C6A" w:rsidRDefault="00C427CB" w:rsidP="005D3154">
      <w:pPr>
        <w:ind w:firstLine="708"/>
        <w:jc w:val="both"/>
        <w:rPr>
          <w:rFonts w:ascii="Arial" w:hAnsi="Arial" w:cs="Arial"/>
          <w:b/>
          <w:sz w:val="24"/>
          <w:lang w:val="es-ES"/>
        </w:rPr>
      </w:pPr>
      <w:r w:rsidRPr="00517C6A">
        <w:rPr>
          <w:rFonts w:ascii="Arial" w:hAnsi="Arial" w:cs="Arial"/>
          <w:sz w:val="24"/>
        </w:rPr>
        <w:t xml:space="preserve">Los materiales de interés se encontraban </w:t>
      </w:r>
      <w:r w:rsidR="00C2328C" w:rsidRPr="00517C6A">
        <w:rPr>
          <w:rFonts w:ascii="Arial" w:hAnsi="Arial" w:cs="Arial"/>
          <w:sz w:val="24"/>
        </w:rPr>
        <w:t xml:space="preserve">en un piso constituido por lutitas </w:t>
      </w:r>
      <w:r w:rsidRPr="00517C6A">
        <w:rPr>
          <w:rFonts w:ascii="Arial" w:hAnsi="Arial" w:cs="Arial"/>
          <w:sz w:val="24"/>
        </w:rPr>
        <w:t xml:space="preserve">a una profundidad </w:t>
      </w:r>
      <w:r w:rsidR="00DD5177" w:rsidRPr="00517C6A">
        <w:rPr>
          <w:rFonts w:ascii="Arial" w:hAnsi="Arial" w:cs="Arial"/>
          <w:sz w:val="24"/>
        </w:rPr>
        <w:t xml:space="preserve">de alrededor de 1.20 metros. </w:t>
      </w:r>
      <w:r w:rsidR="00646458" w:rsidRPr="00517C6A">
        <w:rPr>
          <w:rFonts w:ascii="Arial" w:hAnsi="Arial" w:cs="Arial"/>
          <w:sz w:val="24"/>
        </w:rPr>
        <w:t xml:space="preserve">Se seleccionaron </w:t>
      </w:r>
      <w:r w:rsidR="00680C73" w:rsidRPr="00517C6A">
        <w:rPr>
          <w:rFonts w:ascii="Arial" w:hAnsi="Arial" w:cs="Arial"/>
          <w:sz w:val="24"/>
        </w:rPr>
        <w:t>un punto a</w:t>
      </w:r>
      <w:r w:rsidR="00454D78" w:rsidRPr="00517C6A">
        <w:rPr>
          <w:rFonts w:ascii="Arial" w:hAnsi="Arial" w:cs="Arial"/>
          <w:sz w:val="24"/>
        </w:rPr>
        <w:t xml:space="preserve"> cada lado de la quebrada</w:t>
      </w:r>
      <w:r w:rsidR="00680C73" w:rsidRPr="00517C6A">
        <w:rPr>
          <w:rFonts w:ascii="Arial" w:hAnsi="Arial" w:cs="Arial"/>
          <w:sz w:val="24"/>
        </w:rPr>
        <w:t xml:space="preserve"> </w:t>
      </w:r>
      <w:r w:rsidR="00646458" w:rsidRPr="00517C6A">
        <w:rPr>
          <w:rFonts w:ascii="Arial" w:hAnsi="Arial" w:cs="Arial"/>
          <w:sz w:val="24"/>
        </w:rPr>
        <w:t>en los que se procedió con</w:t>
      </w:r>
      <w:r w:rsidR="00DF614F" w:rsidRPr="00517C6A">
        <w:rPr>
          <w:rFonts w:ascii="Arial" w:hAnsi="Arial" w:cs="Arial"/>
          <w:sz w:val="24"/>
        </w:rPr>
        <w:t xml:space="preserve"> un</w:t>
      </w:r>
      <w:r w:rsidR="00227EF4" w:rsidRPr="00517C6A">
        <w:rPr>
          <w:rFonts w:ascii="Arial" w:hAnsi="Arial" w:cs="Arial"/>
          <w:sz w:val="24"/>
        </w:rPr>
        <w:t xml:space="preserve"> descapote y paulatinamente se </w:t>
      </w:r>
      <w:r w:rsidR="00546721" w:rsidRPr="00517C6A">
        <w:rPr>
          <w:rFonts w:ascii="Arial" w:hAnsi="Arial" w:cs="Arial"/>
          <w:sz w:val="24"/>
        </w:rPr>
        <w:t>selecciona</w:t>
      </w:r>
      <w:r w:rsidR="00227EF4" w:rsidRPr="00517C6A">
        <w:rPr>
          <w:rFonts w:ascii="Arial" w:hAnsi="Arial" w:cs="Arial"/>
          <w:sz w:val="24"/>
        </w:rPr>
        <w:t>ron</w:t>
      </w:r>
      <w:r w:rsidR="00546721" w:rsidRPr="00517C6A">
        <w:rPr>
          <w:rFonts w:ascii="Arial" w:hAnsi="Arial" w:cs="Arial"/>
          <w:sz w:val="24"/>
        </w:rPr>
        <w:t xml:space="preserve"> los pisos portadores</w:t>
      </w:r>
      <w:r w:rsidR="00227EF4" w:rsidRPr="00517C6A">
        <w:rPr>
          <w:rFonts w:ascii="Arial" w:hAnsi="Arial" w:cs="Arial"/>
          <w:sz w:val="24"/>
        </w:rPr>
        <w:t>. S</w:t>
      </w:r>
      <w:r w:rsidR="00546721" w:rsidRPr="00517C6A">
        <w:rPr>
          <w:rFonts w:ascii="Arial" w:hAnsi="Arial" w:cs="Arial"/>
          <w:sz w:val="24"/>
        </w:rPr>
        <w:t xml:space="preserve">e levantaron bloques de los sedimentos portadores </w:t>
      </w:r>
      <w:r w:rsidR="00227EF4" w:rsidRPr="00517C6A">
        <w:rPr>
          <w:rFonts w:ascii="Arial" w:hAnsi="Arial" w:cs="Arial"/>
          <w:sz w:val="24"/>
        </w:rPr>
        <w:t>y se</w:t>
      </w:r>
      <w:r w:rsidR="00546721" w:rsidRPr="00517C6A">
        <w:rPr>
          <w:rFonts w:ascii="Arial" w:hAnsi="Arial" w:cs="Arial"/>
          <w:sz w:val="24"/>
        </w:rPr>
        <w:t xml:space="preserve"> verific</w:t>
      </w:r>
      <w:r w:rsidR="00227EF4" w:rsidRPr="00517C6A">
        <w:rPr>
          <w:rFonts w:ascii="Arial" w:hAnsi="Arial" w:cs="Arial"/>
          <w:sz w:val="24"/>
        </w:rPr>
        <w:t>ó</w:t>
      </w:r>
      <w:r w:rsidR="00546721" w:rsidRPr="00517C6A">
        <w:rPr>
          <w:rFonts w:ascii="Arial" w:hAnsi="Arial" w:cs="Arial"/>
          <w:sz w:val="24"/>
        </w:rPr>
        <w:t xml:space="preserve"> si en efecto eran portadores</w:t>
      </w:r>
      <w:r w:rsidR="0026276E" w:rsidRPr="00517C6A">
        <w:rPr>
          <w:rFonts w:ascii="Arial" w:hAnsi="Arial" w:cs="Arial"/>
          <w:sz w:val="24"/>
        </w:rPr>
        <w:t xml:space="preserve">. </w:t>
      </w:r>
      <w:r w:rsidR="00546721" w:rsidRPr="00517C6A">
        <w:rPr>
          <w:rFonts w:ascii="Arial" w:hAnsi="Arial" w:cs="Arial"/>
          <w:sz w:val="24"/>
        </w:rPr>
        <w:t xml:space="preserve">Los bloques extraídos fueron </w:t>
      </w:r>
      <w:r w:rsidR="000114C8" w:rsidRPr="00517C6A">
        <w:rPr>
          <w:rFonts w:ascii="Arial" w:hAnsi="Arial" w:cs="Arial"/>
          <w:sz w:val="24"/>
        </w:rPr>
        <w:t>limpiados</w:t>
      </w:r>
      <w:r w:rsidR="00546721" w:rsidRPr="00517C6A">
        <w:rPr>
          <w:rFonts w:ascii="Arial" w:hAnsi="Arial" w:cs="Arial"/>
          <w:sz w:val="24"/>
        </w:rPr>
        <w:t xml:space="preserve"> manualmente de manera preliminar</w:t>
      </w:r>
      <w:r w:rsidR="00916B3F" w:rsidRPr="00517C6A">
        <w:rPr>
          <w:rFonts w:ascii="Arial" w:hAnsi="Arial" w:cs="Arial"/>
          <w:sz w:val="24"/>
        </w:rPr>
        <w:t xml:space="preserve"> y posteriormente fueron transportado</w:t>
      </w:r>
      <w:r w:rsidR="000114C8" w:rsidRPr="00517C6A">
        <w:rPr>
          <w:rFonts w:ascii="Arial" w:hAnsi="Arial" w:cs="Arial"/>
          <w:sz w:val="24"/>
        </w:rPr>
        <w:t xml:space="preserve">s </w:t>
      </w:r>
      <w:r w:rsidR="00914B97" w:rsidRPr="00517C6A">
        <w:rPr>
          <w:rFonts w:ascii="Arial" w:hAnsi="Arial" w:cs="Arial"/>
          <w:sz w:val="24"/>
        </w:rPr>
        <w:t xml:space="preserve">al taller de restauración y conservación del Museo de Historia Natural de El Salvador donde </w:t>
      </w:r>
      <w:r w:rsidR="005D3154" w:rsidRPr="00517C6A">
        <w:rPr>
          <w:rFonts w:ascii="Arial" w:hAnsi="Arial" w:cs="Arial"/>
          <w:sz w:val="24"/>
          <w:lang w:val="es-ES"/>
        </w:rPr>
        <w:t>los blo</w:t>
      </w:r>
      <w:r w:rsidR="00916B3F" w:rsidRPr="00517C6A">
        <w:rPr>
          <w:rFonts w:ascii="Arial" w:hAnsi="Arial" w:cs="Arial"/>
          <w:sz w:val="24"/>
          <w:lang w:val="es-ES"/>
        </w:rPr>
        <w:t>ques fueron recortados con una s</w:t>
      </w:r>
      <w:r w:rsidR="005D3154" w:rsidRPr="00517C6A">
        <w:rPr>
          <w:rFonts w:ascii="Arial" w:hAnsi="Arial" w:cs="Arial"/>
          <w:sz w:val="24"/>
          <w:lang w:val="es-ES"/>
        </w:rPr>
        <w:t xml:space="preserve">ierra, </w:t>
      </w:r>
      <w:r w:rsidR="00F77175" w:rsidRPr="00517C6A">
        <w:rPr>
          <w:rFonts w:ascii="Arial" w:hAnsi="Arial" w:cs="Arial"/>
          <w:sz w:val="24"/>
          <w:lang w:val="es-ES"/>
        </w:rPr>
        <w:t xml:space="preserve">dejándose con el tamaño apropiado </w:t>
      </w:r>
      <w:r w:rsidR="001E5020" w:rsidRPr="00517C6A">
        <w:rPr>
          <w:rFonts w:ascii="Arial" w:hAnsi="Arial" w:cs="Arial"/>
          <w:sz w:val="24"/>
          <w:lang w:val="es-ES"/>
        </w:rPr>
        <w:t xml:space="preserve">para su </w:t>
      </w:r>
      <w:r w:rsidR="00916B3F" w:rsidRPr="00517C6A">
        <w:rPr>
          <w:rFonts w:ascii="Arial" w:hAnsi="Arial" w:cs="Arial"/>
          <w:sz w:val="24"/>
          <w:lang w:val="es-ES"/>
        </w:rPr>
        <w:t>manipulación</w:t>
      </w:r>
      <w:r w:rsidR="005D3154" w:rsidRPr="00517C6A">
        <w:rPr>
          <w:rFonts w:ascii="Arial" w:hAnsi="Arial" w:cs="Arial"/>
          <w:sz w:val="24"/>
          <w:lang w:val="es-ES"/>
        </w:rPr>
        <w:t xml:space="preserve">. Luego se procedió </w:t>
      </w:r>
      <w:r w:rsidR="00476D7E" w:rsidRPr="00517C6A">
        <w:rPr>
          <w:rFonts w:ascii="Arial" w:hAnsi="Arial" w:cs="Arial"/>
          <w:sz w:val="24"/>
          <w:lang w:val="es-ES"/>
        </w:rPr>
        <w:t xml:space="preserve"> </w:t>
      </w:r>
      <w:r w:rsidR="005D3154" w:rsidRPr="00517C6A">
        <w:rPr>
          <w:rFonts w:ascii="Arial" w:hAnsi="Arial" w:cs="Arial"/>
          <w:sz w:val="24"/>
          <w:lang w:val="es-ES"/>
        </w:rPr>
        <w:t>a levantar las pequeñas capas de lutita superpuestas q</w:t>
      </w:r>
      <w:r w:rsidR="001E5020" w:rsidRPr="00517C6A">
        <w:rPr>
          <w:rFonts w:ascii="Arial" w:hAnsi="Arial" w:cs="Arial"/>
          <w:sz w:val="24"/>
          <w:lang w:val="es-ES"/>
        </w:rPr>
        <w:t xml:space="preserve">ue cubren </w:t>
      </w:r>
      <w:r w:rsidR="005D3154" w:rsidRPr="00517C6A">
        <w:rPr>
          <w:rFonts w:ascii="Arial" w:hAnsi="Arial" w:cs="Arial"/>
          <w:sz w:val="24"/>
          <w:lang w:val="es-ES"/>
        </w:rPr>
        <w:t xml:space="preserve">todas las estructuras de organismo. </w:t>
      </w:r>
      <w:del w:id="0" w:author="Daniel Lainez" w:date="2018-12-04T14:55:00Z">
        <w:r w:rsidR="005D3154" w:rsidRPr="00517C6A" w:rsidDel="002E6B3C">
          <w:rPr>
            <w:rFonts w:ascii="Arial" w:hAnsi="Arial" w:cs="Arial"/>
            <w:sz w:val="24"/>
            <w:lang w:val="es-ES"/>
          </w:rPr>
          <w:delText>Finalmente</w:delText>
        </w:r>
      </w:del>
      <w:ins w:id="1" w:author="Daniel Lainez" w:date="2018-12-04T14:55:00Z">
        <w:r w:rsidR="002E6B3C" w:rsidRPr="00517C6A">
          <w:rPr>
            <w:rFonts w:ascii="Arial" w:hAnsi="Arial" w:cs="Arial"/>
            <w:sz w:val="24"/>
            <w:lang w:val="es-ES"/>
          </w:rPr>
          <w:t>Finalmente,</w:t>
        </w:r>
      </w:ins>
      <w:r w:rsidR="00F0326A" w:rsidRPr="00517C6A">
        <w:rPr>
          <w:rFonts w:ascii="Arial" w:hAnsi="Arial" w:cs="Arial"/>
          <w:sz w:val="24"/>
          <w:lang w:val="es-ES"/>
        </w:rPr>
        <w:t xml:space="preserve"> se le </w:t>
      </w:r>
      <w:r w:rsidR="005D3154" w:rsidRPr="00517C6A">
        <w:rPr>
          <w:rFonts w:ascii="Arial" w:hAnsi="Arial" w:cs="Arial"/>
          <w:sz w:val="24"/>
          <w:lang w:val="es-ES"/>
        </w:rPr>
        <w:t xml:space="preserve">aplicando un </w:t>
      </w:r>
      <w:r w:rsidR="005D3154" w:rsidRPr="00517C6A">
        <w:rPr>
          <w:rFonts w:ascii="Arial" w:hAnsi="Arial" w:cs="Arial"/>
          <w:sz w:val="24"/>
        </w:rPr>
        <w:t xml:space="preserve">polímero acrílico </w:t>
      </w:r>
      <w:r w:rsidR="00283425" w:rsidRPr="00517C6A">
        <w:rPr>
          <w:rFonts w:ascii="Arial" w:hAnsi="Arial" w:cs="Arial"/>
          <w:sz w:val="24"/>
        </w:rPr>
        <w:t>con</w:t>
      </w:r>
      <w:r w:rsidR="005D3154" w:rsidRPr="00517C6A">
        <w:rPr>
          <w:rFonts w:ascii="Arial" w:hAnsi="Arial" w:cs="Arial"/>
          <w:sz w:val="24"/>
          <w:lang w:val="es-ES"/>
        </w:rPr>
        <w:t xml:space="preserve"> un pincel</w:t>
      </w:r>
      <w:r w:rsidR="00283425" w:rsidRPr="00517C6A">
        <w:rPr>
          <w:rFonts w:ascii="Arial" w:hAnsi="Arial" w:cs="Arial"/>
          <w:sz w:val="24"/>
          <w:lang w:val="es-ES"/>
        </w:rPr>
        <w:t xml:space="preserve"> para consolidar la </w:t>
      </w:r>
      <w:r w:rsidR="002E6B3C">
        <w:rPr>
          <w:rFonts w:ascii="Arial" w:hAnsi="Arial" w:cs="Arial"/>
          <w:sz w:val="24"/>
          <w:lang w:val="es-ES"/>
        </w:rPr>
        <w:t>roca</w:t>
      </w:r>
      <w:r w:rsidR="005D3154" w:rsidRPr="00517C6A">
        <w:rPr>
          <w:rFonts w:ascii="Arial" w:hAnsi="Arial" w:cs="Arial"/>
          <w:sz w:val="24"/>
          <w:lang w:val="es-ES"/>
        </w:rPr>
        <w:t xml:space="preserve">. </w:t>
      </w:r>
      <w:r w:rsidR="00283425" w:rsidRPr="00517C6A">
        <w:rPr>
          <w:rFonts w:ascii="Arial" w:hAnsi="Arial" w:cs="Arial"/>
          <w:sz w:val="24"/>
          <w:lang w:val="es-ES"/>
        </w:rPr>
        <w:t>L</w:t>
      </w:r>
      <w:ins w:id="2" w:author="Daniel Lainez" w:date="2018-12-04T14:51:00Z">
        <w:r w:rsidR="002E6B3C">
          <w:rPr>
            <w:rFonts w:ascii="Arial" w:hAnsi="Arial" w:cs="Arial"/>
            <w:sz w:val="24"/>
            <w:lang w:val="es-ES"/>
          </w:rPr>
          <w:t xml:space="preserve">as piezas </w:t>
        </w:r>
      </w:ins>
      <w:ins w:id="3" w:author="Daniel Lainez" w:date="2018-12-04T14:55:00Z">
        <w:r w:rsidR="002E6B3C">
          <w:rPr>
            <w:rFonts w:ascii="Arial" w:hAnsi="Arial" w:cs="Arial"/>
            <w:sz w:val="24"/>
            <w:lang w:val="es-ES"/>
          </w:rPr>
          <w:t>sumaron</w:t>
        </w:r>
      </w:ins>
      <w:ins w:id="4" w:author="Daniel Lainez" w:date="2018-12-04T14:51:00Z">
        <w:r w:rsidR="002E6B3C">
          <w:rPr>
            <w:rFonts w:ascii="Arial" w:hAnsi="Arial" w:cs="Arial"/>
            <w:sz w:val="24"/>
            <w:lang w:val="es-ES"/>
          </w:rPr>
          <w:t xml:space="preserve"> un </w:t>
        </w:r>
      </w:ins>
      <w:ins w:id="5" w:author="Daniel Lainez" w:date="2018-12-04T14:52:00Z">
        <w:r w:rsidR="002E6B3C">
          <w:rPr>
            <w:rFonts w:ascii="Arial" w:hAnsi="Arial" w:cs="Arial"/>
            <w:sz w:val="24"/>
            <w:lang w:val="es-ES"/>
          </w:rPr>
          <w:t xml:space="preserve">total de 92 </w:t>
        </w:r>
      </w:ins>
      <w:ins w:id="6" w:author="Daniel Lainez" w:date="2018-12-04T14:53:00Z">
        <w:r w:rsidR="002E6B3C">
          <w:rPr>
            <w:rFonts w:ascii="Arial" w:hAnsi="Arial" w:cs="Arial"/>
            <w:sz w:val="24"/>
            <w:lang w:val="es-ES"/>
          </w:rPr>
          <w:t xml:space="preserve">de tamaños variados no mayores a </w:t>
        </w:r>
      </w:ins>
      <w:ins w:id="7" w:author="Daniel Lainez" w:date="2018-12-04T14:54:00Z">
        <w:r w:rsidR="002E6B3C">
          <w:rPr>
            <w:rFonts w:ascii="Arial" w:hAnsi="Arial" w:cs="Arial"/>
            <w:sz w:val="24"/>
            <w:lang w:val="es-ES"/>
          </w:rPr>
          <w:t>los 20 cm las cuales</w:t>
        </w:r>
      </w:ins>
      <w:del w:id="8" w:author="Daniel Lainez" w:date="2018-12-04T14:51:00Z">
        <w:r w:rsidR="00283425" w:rsidRPr="00517C6A" w:rsidDel="002E6B3C">
          <w:rPr>
            <w:rFonts w:ascii="Arial" w:hAnsi="Arial" w:cs="Arial"/>
            <w:sz w:val="24"/>
            <w:lang w:val="es-ES"/>
          </w:rPr>
          <w:delText>a</w:delText>
        </w:r>
        <w:r w:rsidR="002E6B3C" w:rsidDel="002E6B3C">
          <w:rPr>
            <w:rFonts w:ascii="Arial" w:hAnsi="Arial" w:cs="Arial"/>
            <w:sz w:val="24"/>
            <w:lang w:val="es-ES"/>
          </w:rPr>
          <w:delText xml:space="preserve"> </w:delText>
        </w:r>
      </w:del>
      <w:del w:id="9" w:author="Daniel Lainez" w:date="2018-12-04T14:54:00Z">
        <w:r w:rsidR="00DB24F3" w:rsidRPr="00517C6A" w:rsidDel="002E6B3C">
          <w:rPr>
            <w:rFonts w:ascii="Arial" w:hAnsi="Arial" w:cs="Arial"/>
            <w:sz w:val="24"/>
            <w:lang w:val="es-ES"/>
          </w:rPr>
          <w:delText>quedaron listas</w:delText>
        </w:r>
      </w:del>
      <w:ins w:id="10" w:author="Daniel Lainez" w:date="2018-12-04T14:55:00Z">
        <w:r w:rsidR="002E6B3C">
          <w:rPr>
            <w:rFonts w:ascii="Arial" w:hAnsi="Arial" w:cs="Arial"/>
            <w:sz w:val="24"/>
            <w:lang w:val="es-ES"/>
          </w:rPr>
          <w:t xml:space="preserve"> quedaron listas</w:t>
        </w:r>
      </w:ins>
      <w:r w:rsidR="00DB24F3" w:rsidRPr="00517C6A">
        <w:rPr>
          <w:rFonts w:ascii="Arial" w:hAnsi="Arial" w:cs="Arial"/>
          <w:sz w:val="24"/>
          <w:lang w:val="es-ES"/>
        </w:rPr>
        <w:t xml:space="preserve"> para </w:t>
      </w:r>
      <w:r w:rsidR="00BE0B90" w:rsidRPr="00517C6A">
        <w:rPr>
          <w:rFonts w:ascii="Arial" w:hAnsi="Arial" w:cs="Arial"/>
          <w:sz w:val="24"/>
          <w:lang w:val="es-ES"/>
        </w:rPr>
        <w:t>su</w:t>
      </w:r>
      <w:r w:rsidR="00DB24F3" w:rsidRPr="00517C6A">
        <w:rPr>
          <w:rFonts w:ascii="Arial" w:hAnsi="Arial" w:cs="Arial"/>
          <w:sz w:val="24"/>
          <w:lang w:val="es-ES"/>
        </w:rPr>
        <w:t xml:space="preserve"> </w:t>
      </w:r>
      <w:r w:rsidR="00BE0B90" w:rsidRPr="00517C6A">
        <w:rPr>
          <w:rFonts w:ascii="Arial" w:hAnsi="Arial" w:cs="Arial"/>
          <w:sz w:val="24"/>
          <w:lang w:val="es-ES"/>
        </w:rPr>
        <w:t>identificación taxonómica</w:t>
      </w:r>
      <w:del w:id="11" w:author="Daniel Lainez" w:date="2018-12-04T14:55:00Z">
        <w:r w:rsidR="00BE0B90" w:rsidRPr="00517C6A" w:rsidDel="002E6B3C">
          <w:rPr>
            <w:rFonts w:ascii="Arial" w:hAnsi="Arial" w:cs="Arial"/>
            <w:sz w:val="24"/>
            <w:lang w:val="es-ES"/>
          </w:rPr>
          <w:delText>,</w:delText>
        </w:r>
      </w:del>
      <w:r w:rsidR="00BE0B90" w:rsidRPr="00517C6A">
        <w:rPr>
          <w:rFonts w:ascii="Arial" w:hAnsi="Arial" w:cs="Arial"/>
          <w:sz w:val="24"/>
          <w:lang w:val="es-ES"/>
        </w:rPr>
        <w:t xml:space="preserve"> </w:t>
      </w:r>
      <w:r w:rsidR="00DB24F3" w:rsidRPr="00517C6A">
        <w:rPr>
          <w:rFonts w:ascii="Arial" w:hAnsi="Arial" w:cs="Arial"/>
          <w:sz w:val="24"/>
          <w:lang w:val="es-ES"/>
        </w:rPr>
        <w:t xml:space="preserve">para futuras investigaciones y </w:t>
      </w:r>
      <w:r w:rsidR="00BF4DD1" w:rsidRPr="00517C6A">
        <w:rPr>
          <w:rFonts w:ascii="Arial" w:hAnsi="Arial" w:cs="Arial"/>
          <w:sz w:val="24"/>
          <w:lang w:val="es-ES"/>
        </w:rPr>
        <w:t>pasar a formar parte de la colección Nacional de Paleobotánica.</w:t>
      </w:r>
    </w:p>
    <w:p w:rsidR="00E94AF1" w:rsidRDefault="00E94AF1">
      <w:pPr>
        <w:rPr>
          <w:rFonts w:ascii="Arial" w:hAnsi="Arial" w:cs="Arial"/>
          <w:sz w:val="24"/>
        </w:rPr>
      </w:pPr>
      <w:r>
        <w:rPr>
          <w:rFonts w:ascii="Arial" w:hAnsi="Arial" w:cs="Arial"/>
          <w:sz w:val="24"/>
        </w:rPr>
        <w:br w:type="page"/>
      </w:r>
    </w:p>
    <w:p w:rsidR="00A577DB" w:rsidRPr="002E6B3C" w:rsidRDefault="00E94AF1" w:rsidP="00A54730">
      <w:pPr>
        <w:jc w:val="center"/>
        <w:rPr>
          <w:rFonts w:ascii="Arial" w:hAnsi="Arial" w:cs="Arial"/>
          <w:b/>
          <w:sz w:val="24"/>
          <w:lang w:val="es-MX"/>
        </w:rPr>
      </w:pPr>
      <w:r w:rsidRPr="002E6B3C">
        <w:rPr>
          <w:rFonts w:ascii="Arial" w:hAnsi="Arial" w:cs="Arial"/>
          <w:b/>
          <w:sz w:val="24"/>
          <w:lang w:val="es-MX"/>
        </w:rPr>
        <w:lastRenderedPageBreak/>
        <w:t>STUDY CARRIED OUT AT THE PALEONTOLOGICAL SITE "LA GALLINA", MUNICIPALITY AND DEPARTMENT</w:t>
      </w:r>
      <w:r w:rsidR="00A54730" w:rsidRPr="002E6B3C">
        <w:rPr>
          <w:rFonts w:ascii="Arial" w:hAnsi="Arial" w:cs="Arial"/>
          <w:b/>
          <w:sz w:val="24"/>
          <w:lang w:val="es-MX"/>
        </w:rPr>
        <w:t xml:space="preserve"> </w:t>
      </w:r>
      <w:r w:rsidR="00DB5E38" w:rsidRPr="002E6B3C">
        <w:rPr>
          <w:rFonts w:ascii="Arial" w:hAnsi="Arial" w:cs="Arial"/>
          <w:b/>
          <w:sz w:val="24"/>
          <w:lang w:val="es-MX"/>
        </w:rPr>
        <w:t xml:space="preserve">OF </w:t>
      </w:r>
      <w:r w:rsidR="00A54730" w:rsidRPr="002E6B3C">
        <w:rPr>
          <w:rFonts w:ascii="Arial" w:hAnsi="Arial" w:cs="Arial"/>
          <w:b/>
          <w:sz w:val="24"/>
          <w:lang w:val="es-MX"/>
        </w:rPr>
        <w:t>SAN MIGUEL, EL SALVADOR</w:t>
      </w:r>
    </w:p>
    <w:p w:rsidR="009F25AC" w:rsidRDefault="00DB5E38" w:rsidP="00DB5E38">
      <w:pPr>
        <w:jc w:val="center"/>
        <w:rPr>
          <w:rFonts w:ascii="Arial" w:hAnsi="Arial" w:cs="Arial"/>
          <w:b/>
          <w:sz w:val="24"/>
        </w:rPr>
      </w:pPr>
      <w:r>
        <w:rPr>
          <w:rFonts w:ascii="Arial" w:hAnsi="Arial" w:cs="Arial"/>
          <w:b/>
          <w:sz w:val="24"/>
        </w:rPr>
        <w:t xml:space="preserve">Alvarenga Laínez, Daniel Isaí. </w:t>
      </w:r>
      <w:hyperlink r:id="rId5" w:history="1">
        <w:r w:rsidR="009F25AC" w:rsidRPr="00535927">
          <w:rPr>
            <w:rStyle w:val="Hipervnculo"/>
            <w:rFonts w:ascii="Arial" w:hAnsi="Arial" w:cs="Arial"/>
            <w:b/>
            <w:sz w:val="24"/>
          </w:rPr>
          <w:t>dalvarenga@cultura.gob.sv</w:t>
        </w:r>
      </w:hyperlink>
      <w:r w:rsidR="009F25AC">
        <w:rPr>
          <w:rFonts w:ascii="Arial" w:hAnsi="Arial" w:cs="Arial"/>
          <w:b/>
          <w:sz w:val="24"/>
        </w:rPr>
        <w:t>.</w:t>
      </w:r>
    </w:p>
    <w:p w:rsidR="00DB5E38" w:rsidRPr="009F25AC" w:rsidRDefault="00DB5E38" w:rsidP="00DB5E38">
      <w:pPr>
        <w:jc w:val="center"/>
        <w:rPr>
          <w:rFonts w:ascii="Arial" w:hAnsi="Arial" w:cs="Arial"/>
          <w:b/>
          <w:sz w:val="24"/>
        </w:rPr>
      </w:pPr>
      <w:r>
        <w:rPr>
          <w:rFonts w:ascii="Arial" w:hAnsi="Arial" w:cs="Arial"/>
          <w:b/>
          <w:sz w:val="24"/>
        </w:rPr>
        <w:t xml:space="preserve">Museo de Historia Natural de El salvador. </w:t>
      </w:r>
      <w:r w:rsidRPr="002E6B3C">
        <w:rPr>
          <w:rFonts w:ascii="Arial" w:hAnsi="Arial" w:cs="Arial"/>
          <w:b/>
          <w:sz w:val="24"/>
          <w:lang w:val="es-MX"/>
        </w:rPr>
        <w:t xml:space="preserve">Final col. </w:t>
      </w:r>
      <w:r w:rsidRPr="009F25AC">
        <w:rPr>
          <w:rFonts w:ascii="Arial" w:hAnsi="Arial" w:cs="Arial"/>
          <w:b/>
          <w:sz w:val="24"/>
        </w:rPr>
        <w:t>Nicaragua., Calle Los Viveros, San Salvador.</w:t>
      </w:r>
      <w:r w:rsidR="009F25AC" w:rsidRPr="009F25AC">
        <w:rPr>
          <w:rFonts w:ascii="Arial" w:hAnsi="Arial" w:cs="Arial"/>
          <w:b/>
          <w:sz w:val="24"/>
        </w:rPr>
        <w:t xml:space="preserve"> </w:t>
      </w:r>
    </w:p>
    <w:p w:rsidR="00DB5E38" w:rsidRPr="00DB5E38" w:rsidRDefault="00DB5E38" w:rsidP="00DB5E38">
      <w:pPr>
        <w:ind w:firstLine="708"/>
        <w:jc w:val="both"/>
        <w:rPr>
          <w:rFonts w:ascii="Arial" w:hAnsi="Arial" w:cs="Arial"/>
          <w:sz w:val="24"/>
          <w:lang w:val="en-US"/>
        </w:rPr>
      </w:pPr>
      <w:r w:rsidRPr="00DB5E38">
        <w:rPr>
          <w:rFonts w:ascii="Arial" w:hAnsi="Arial" w:cs="Arial"/>
          <w:sz w:val="24"/>
          <w:lang w:val="en-US"/>
        </w:rPr>
        <w:t xml:space="preserve">The sedimentary environments of the intermontane lakes of the </w:t>
      </w:r>
      <w:proofErr w:type="gramStart"/>
      <w:r w:rsidRPr="00DB5E38">
        <w:rPr>
          <w:rFonts w:ascii="Arial" w:hAnsi="Arial" w:cs="Arial"/>
          <w:sz w:val="24"/>
          <w:lang w:val="en-US"/>
        </w:rPr>
        <w:t xml:space="preserve">late </w:t>
      </w:r>
      <w:r w:rsidR="00041E89">
        <w:rPr>
          <w:rFonts w:ascii="Arial" w:hAnsi="Arial" w:cs="Arial"/>
          <w:sz w:val="24"/>
          <w:lang w:val="en-US"/>
        </w:rPr>
        <w:t xml:space="preserve"> </w:t>
      </w:r>
      <w:r w:rsidRPr="00DB5E38">
        <w:rPr>
          <w:rFonts w:ascii="Arial" w:hAnsi="Arial" w:cs="Arial"/>
          <w:sz w:val="24"/>
          <w:lang w:val="en-US"/>
        </w:rPr>
        <w:t>Cenozoic</w:t>
      </w:r>
      <w:proofErr w:type="gramEnd"/>
      <w:r w:rsidRPr="00DB5E38">
        <w:rPr>
          <w:rFonts w:ascii="Arial" w:hAnsi="Arial" w:cs="Arial"/>
          <w:sz w:val="24"/>
          <w:lang w:val="en-US"/>
        </w:rPr>
        <w:t xml:space="preserve"> are represented in many localities of El Salvador. One of them is located southeast of the municipality of San Miguel in the department of the same name, east of the country. The main objective was to extract and recover the imprints of material consisting of plant material, specifically imprints corresponding to fossil algae, which were on the eastern side of a canyon carved by the stream called "La </w:t>
      </w:r>
      <w:proofErr w:type="spellStart"/>
      <w:r w:rsidRPr="00DB5E38">
        <w:rPr>
          <w:rFonts w:ascii="Arial" w:hAnsi="Arial" w:cs="Arial"/>
          <w:sz w:val="24"/>
          <w:lang w:val="en-US"/>
        </w:rPr>
        <w:t>Gallina</w:t>
      </w:r>
      <w:proofErr w:type="spellEnd"/>
      <w:r w:rsidRPr="00DB5E38">
        <w:rPr>
          <w:rFonts w:ascii="Arial" w:hAnsi="Arial" w:cs="Arial"/>
          <w:sz w:val="24"/>
          <w:lang w:val="en-US"/>
        </w:rPr>
        <w:t>".</w:t>
      </w:r>
    </w:p>
    <w:p w:rsidR="00DB5E38" w:rsidRPr="00DB5E38" w:rsidRDefault="002E6B3C" w:rsidP="002E6B3C">
      <w:pPr>
        <w:ind w:firstLine="708"/>
        <w:jc w:val="both"/>
        <w:rPr>
          <w:rFonts w:ascii="Arial" w:hAnsi="Arial" w:cs="Arial"/>
          <w:sz w:val="24"/>
          <w:lang w:val="en-US"/>
        </w:rPr>
      </w:pPr>
      <w:ins w:id="12" w:author="Daniel Lainez" w:date="2018-12-04T14:56:00Z">
        <w:r w:rsidRPr="002E6B3C">
          <w:rPr>
            <w:rFonts w:ascii="Arial" w:hAnsi="Arial" w:cs="Arial"/>
            <w:sz w:val="24"/>
            <w:lang w:val="en-US"/>
          </w:rPr>
          <w:t xml:space="preserve">The materials of interest were in a floor consisting of shales at a depth of about 1.20 meters. A point was selected on each side of the stream in which a </w:t>
        </w:r>
        <w:proofErr w:type="spellStart"/>
        <w:r w:rsidRPr="002E6B3C">
          <w:rPr>
            <w:rFonts w:ascii="Arial" w:hAnsi="Arial" w:cs="Arial"/>
            <w:sz w:val="24"/>
            <w:lang w:val="en-US"/>
          </w:rPr>
          <w:t>descapote</w:t>
        </w:r>
        <w:proofErr w:type="spellEnd"/>
        <w:r w:rsidRPr="002E6B3C">
          <w:rPr>
            <w:rFonts w:ascii="Arial" w:hAnsi="Arial" w:cs="Arial"/>
            <w:sz w:val="24"/>
            <w:lang w:val="en-US"/>
          </w:rPr>
          <w:t xml:space="preserve"> was carried out and the carrier floors were gradually selected. Blocks of carrier sediments were raised and verified if they were indeed carriers. The extracted blocks were manually cleaned in a preliminary way and later they were transported to the restoration and conservation workshop of the Natural History Museum of El Salvador where the blocks were cut with a saw, leaving the appropriate size for handling. Then we proceeded to lift the small layers of superimposed shale that cover all the structures of the organism. Finally, an acrylic polymer was applied with a brush to consolidate the rock. The pieces added a total of 92 of varied sizes no larger than 20 cm, which were ready for taxonomic identification for future research and become part of the National </w:t>
        </w:r>
        <w:proofErr w:type="spellStart"/>
        <w:r w:rsidRPr="002E6B3C">
          <w:rPr>
            <w:rFonts w:ascii="Arial" w:hAnsi="Arial" w:cs="Arial"/>
            <w:sz w:val="24"/>
            <w:lang w:val="en-US"/>
          </w:rPr>
          <w:t>Paleobotanical</w:t>
        </w:r>
        <w:proofErr w:type="spellEnd"/>
        <w:r w:rsidRPr="002E6B3C">
          <w:rPr>
            <w:rFonts w:ascii="Arial" w:hAnsi="Arial" w:cs="Arial"/>
            <w:sz w:val="24"/>
            <w:lang w:val="en-US"/>
          </w:rPr>
          <w:t xml:space="preserve"> collection.</w:t>
        </w:r>
      </w:ins>
      <w:bookmarkStart w:id="13" w:name="_GoBack"/>
      <w:bookmarkEnd w:id="13"/>
      <w:del w:id="14" w:author="Daniel Lainez" w:date="2018-12-04T14:56:00Z">
        <w:r w:rsidR="00DB5E38" w:rsidRPr="00DB5E38" w:rsidDel="002E6B3C">
          <w:rPr>
            <w:rFonts w:ascii="Arial" w:hAnsi="Arial" w:cs="Arial"/>
            <w:sz w:val="24"/>
            <w:lang w:val="en-US"/>
          </w:rPr>
          <w:delText>The materials of interest were in a floor consisting of shales at a depth of about 1.20 meters. A point was selected to the left of the ravine in which a discard was made and gradually was selected in the carrier floors. The blocks of the carrier sediments were lifted and it was verified if in the effect they were carriers. The extracted blocks were manually cleaned in a preliminary way and later they were transported to the restoration and conservation workshop of the Natural History Museum of El Salvador where the blocks were cut with a saw, leaving the appropriate size for handling. Then we proceeded to lift the small layers of superimposed shale that cover all the structures of the organism. Finally an acrylic polymer is applied with a brush to consolidate the piece. The imprints were ready for taxonomic identification, for future research and become part of the National Paleobotanical collection.</w:delText>
        </w:r>
      </w:del>
    </w:p>
    <w:sectPr w:rsidR="00DB5E38" w:rsidRPr="00DB5E38" w:rsidSect="007D24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Lainez">
    <w15:presenceInfo w15:providerId="None" w15:userId="Daniel Lain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115"/>
    <w:rsid w:val="000114C8"/>
    <w:rsid w:val="00041E89"/>
    <w:rsid w:val="000C47EE"/>
    <w:rsid w:val="001E5020"/>
    <w:rsid w:val="0020476D"/>
    <w:rsid w:val="00227EF4"/>
    <w:rsid w:val="0026276E"/>
    <w:rsid w:val="00283425"/>
    <w:rsid w:val="002E6B3C"/>
    <w:rsid w:val="003679E8"/>
    <w:rsid w:val="00454D78"/>
    <w:rsid w:val="00464205"/>
    <w:rsid w:val="00476D7E"/>
    <w:rsid w:val="00517C6A"/>
    <w:rsid w:val="00530381"/>
    <w:rsid w:val="00546721"/>
    <w:rsid w:val="005D3154"/>
    <w:rsid w:val="005F695A"/>
    <w:rsid w:val="0063243B"/>
    <w:rsid w:val="00646458"/>
    <w:rsid w:val="00680C73"/>
    <w:rsid w:val="00704CCF"/>
    <w:rsid w:val="0079311D"/>
    <w:rsid w:val="007A2841"/>
    <w:rsid w:val="007D24A2"/>
    <w:rsid w:val="007E2C6F"/>
    <w:rsid w:val="0086650D"/>
    <w:rsid w:val="00914B97"/>
    <w:rsid w:val="00916B3F"/>
    <w:rsid w:val="00944115"/>
    <w:rsid w:val="009C223D"/>
    <w:rsid w:val="009D1AAC"/>
    <w:rsid w:val="009F25AC"/>
    <w:rsid w:val="00A54730"/>
    <w:rsid w:val="00A577DB"/>
    <w:rsid w:val="00BD2C9F"/>
    <w:rsid w:val="00BE0B90"/>
    <w:rsid w:val="00BF4DD1"/>
    <w:rsid w:val="00C2328C"/>
    <w:rsid w:val="00C427CB"/>
    <w:rsid w:val="00C53206"/>
    <w:rsid w:val="00CF23DC"/>
    <w:rsid w:val="00D364AC"/>
    <w:rsid w:val="00DB24F3"/>
    <w:rsid w:val="00DB47EA"/>
    <w:rsid w:val="00DB5E38"/>
    <w:rsid w:val="00DD5177"/>
    <w:rsid w:val="00DF614F"/>
    <w:rsid w:val="00E26BEF"/>
    <w:rsid w:val="00E94AF1"/>
    <w:rsid w:val="00F0326A"/>
    <w:rsid w:val="00F77175"/>
    <w:rsid w:val="00FE0A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8CAE3"/>
  <w15:docId w15:val="{1C7CFFE7-068D-4AF6-B34E-C349FC9B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US" w:eastAsia="es-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25AC"/>
    <w:rPr>
      <w:color w:val="0000FF" w:themeColor="hyperlink"/>
      <w:u w:val="single"/>
    </w:rPr>
  </w:style>
  <w:style w:type="paragraph" w:styleId="Textodeglobo">
    <w:name w:val="Balloon Text"/>
    <w:basedOn w:val="Normal"/>
    <w:link w:val="TextodegloboCar"/>
    <w:uiPriority w:val="99"/>
    <w:semiHidden/>
    <w:unhideWhenUsed/>
    <w:rsid w:val="008665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65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alvarenga@cultura.gob.sv" TargetMode="External"/><Relationship Id="rId4" Type="http://schemas.openxmlformats.org/officeDocument/2006/relationships/hyperlink" Target="mailto:dalvarenga@cultura.gob.s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3977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PALEONTOLOGIAADMIN</dc:creator>
  <cp:lastModifiedBy>Daniel Lainez</cp:lastModifiedBy>
  <cp:revision>2</cp:revision>
  <dcterms:created xsi:type="dcterms:W3CDTF">2018-12-04T17:56:00Z</dcterms:created>
  <dcterms:modified xsi:type="dcterms:W3CDTF">2018-12-04T17:56:00Z</dcterms:modified>
</cp:coreProperties>
</file>